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61" w:rsidRDefault="004C3B61" w:rsidP="004C3B61">
      <w:pPr>
        <w:jc w:val="center"/>
        <w:rPr>
          <w:rFonts w:ascii="Times New Roman" w:hAnsi="Times New Roman" w:cs="Times New Roman"/>
          <w:sz w:val="28"/>
          <w:szCs w:val="28"/>
        </w:rPr>
      </w:pPr>
      <w:r w:rsidRPr="00024CC9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Тема урока</w:t>
      </w:r>
      <w:r w:rsidRPr="00C70AA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Твои творческие достижения</w:t>
      </w:r>
    </w:p>
    <w:p w:rsidR="004C3B61" w:rsidRPr="00C70AAE" w:rsidRDefault="004C3B61" w:rsidP="004C3B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0AAE">
        <w:rPr>
          <w:rFonts w:ascii="Times New Roman" w:hAnsi="Times New Roman" w:cs="Times New Roman"/>
          <w:sz w:val="28"/>
          <w:szCs w:val="28"/>
        </w:rPr>
        <w:t>зготовление новогодней елочки из бумажных полос</w:t>
      </w:r>
    </w:p>
    <w:p w:rsidR="004C3B61" w:rsidRPr="005B19BE" w:rsidRDefault="004C3B61" w:rsidP="004C3B61">
      <w:pPr>
        <w:rPr>
          <w:rFonts w:ascii="Times New Roman" w:hAnsi="Times New Roman" w:cs="Times New Roman"/>
          <w:sz w:val="28"/>
          <w:szCs w:val="28"/>
        </w:rPr>
      </w:pPr>
      <w:r w:rsidRPr="00024CC9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Цель урока:</w:t>
      </w:r>
      <w:r w:rsidRPr="005B19BE">
        <w:rPr>
          <w:rFonts w:ascii="Times New Roman" w:hAnsi="Times New Roman" w:cs="Times New Roman"/>
          <w:sz w:val="28"/>
          <w:szCs w:val="28"/>
        </w:rPr>
        <w:t xml:space="preserve"> Совершенствование умений работы с бумагой</w:t>
      </w:r>
      <w:r>
        <w:rPr>
          <w:rFonts w:ascii="Times New Roman" w:hAnsi="Times New Roman" w:cs="Times New Roman"/>
          <w:sz w:val="28"/>
          <w:szCs w:val="28"/>
        </w:rPr>
        <w:t>; развитие навыков самостоятельной деятельности.</w:t>
      </w:r>
    </w:p>
    <w:p w:rsidR="004C3B61" w:rsidRPr="00024CC9" w:rsidRDefault="004C3B61" w:rsidP="004C3B61">
      <w:pPr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024CC9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Задачи урока:  </w:t>
      </w:r>
    </w:p>
    <w:p w:rsidR="004C3B61" w:rsidRPr="005B19BE" w:rsidRDefault="004C3B61" w:rsidP="004C3B61">
      <w:pPr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024CC9">
        <w:rPr>
          <w:rFonts w:ascii="Times New Roman" w:hAnsi="Times New Roman" w:cs="Times New Roman"/>
          <w:b/>
          <w:i/>
          <w:color w:val="4F81BD" w:themeColor="accent1"/>
          <w:sz w:val="28"/>
          <w:szCs w:val="28"/>
        </w:rPr>
        <w:t>Образовательные:</w:t>
      </w:r>
      <w:r w:rsidRPr="005B19BE">
        <w:rPr>
          <w:rFonts w:ascii="Times New Roman" w:hAnsi="Times New Roman" w:cs="Times New Roman"/>
          <w:sz w:val="28"/>
          <w:szCs w:val="28"/>
        </w:rPr>
        <w:t xml:space="preserve"> расширение знаний и представлений о б</w:t>
      </w:r>
      <w:r>
        <w:rPr>
          <w:rFonts w:ascii="Times New Roman" w:hAnsi="Times New Roman" w:cs="Times New Roman"/>
          <w:sz w:val="28"/>
          <w:szCs w:val="28"/>
        </w:rPr>
        <w:t>умажной пластике; формирование</w:t>
      </w:r>
      <w:r w:rsidRPr="005B19BE">
        <w:rPr>
          <w:rFonts w:ascii="Times New Roman" w:hAnsi="Times New Roman" w:cs="Times New Roman"/>
          <w:sz w:val="28"/>
          <w:szCs w:val="28"/>
        </w:rPr>
        <w:t xml:space="preserve">  новых приемов пластической трансформации листа.</w:t>
      </w:r>
    </w:p>
    <w:p w:rsidR="004C3B61" w:rsidRPr="005B19BE" w:rsidRDefault="004C3B61" w:rsidP="004C3B61">
      <w:pPr>
        <w:jc w:val="both"/>
        <w:rPr>
          <w:rFonts w:ascii="Times New Roman" w:hAnsi="Times New Roman" w:cs="Times New Roman"/>
          <w:sz w:val="28"/>
          <w:szCs w:val="28"/>
        </w:rPr>
      </w:pPr>
      <w:r w:rsidRPr="00024CC9">
        <w:rPr>
          <w:rFonts w:ascii="Times New Roman" w:hAnsi="Times New Roman" w:cs="Times New Roman"/>
          <w:b/>
          <w:i/>
          <w:color w:val="4F81BD" w:themeColor="accent1"/>
          <w:sz w:val="28"/>
          <w:szCs w:val="28"/>
        </w:rPr>
        <w:t>Развивающие:</w:t>
      </w:r>
      <w:r w:rsidRPr="005B19BE">
        <w:rPr>
          <w:rFonts w:ascii="Times New Roman" w:hAnsi="Times New Roman" w:cs="Times New Roman"/>
          <w:sz w:val="28"/>
          <w:szCs w:val="28"/>
        </w:rPr>
        <w:t xml:space="preserve">  развитие чувства формы, пространственного воображения, мышления</w:t>
      </w:r>
    </w:p>
    <w:p w:rsidR="004C3B61" w:rsidRPr="005B19BE" w:rsidRDefault="004C3B61" w:rsidP="004C3B61">
      <w:pPr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024CC9">
        <w:rPr>
          <w:rFonts w:ascii="Times New Roman" w:hAnsi="Times New Roman" w:cs="Times New Roman"/>
          <w:b/>
          <w:i/>
          <w:color w:val="4F81BD" w:themeColor="accent1"/>
          <w:sz w:val="28"/>
          <w:szCs w:val="28"/>
        </w:rPr>
        <w:t>Воспитательные:</w:t>
      </w:r>
      <w:r w:rsidRPr="005B19BE">
        <w:rPr>
          <w:rFonts w:ascii="Times New Roman" w:hAnsi="Times New Roman" w:cs="Times New Roman"/>
          <w:sz w:val="28"/>
          <w:szCs w:val="28"/>
        </w:rPr>
        <w:t xml:space="preserve">  воспитание любви к природе, аккуратности в работе, формирование эстетического вкуса</w:t>
      </w:r>
    </w:p>
    <w:p w:rsidR="004C3B61" w:rsidRDefault="004C3B61" w:rsidP="004C3B61">
      <w:pPr>
        <w:ind w:left="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CC9">
        <w:rPr>
          <w:rFonts w:ascii="Times New Roman" w:hAnsi="Times New Roman" w:cs="Times New Roman"/>
          <w:b/>
          <w:i/>
          <w:color w:val="4F81BD" w:themeColor="accent1"/>
          <w:sz w:val="28"/>
          <w:szCs w:val="28"/>
        </w:rPr>
        <w:t>Оборудование</w:t>
      </w:r>
      <w:r w:rsidRPr="00024CC9">
        <w:rPr>
          <w:rFonts w:ascii="Times New Roman" w:eastAsia="Times New Roman" w:hAnsi="Times New Roman" w:cs="Times New Roman"/>
          <w:b/>
          <w:bCs/>
          <w:i/>
          <w:color w:val="4F81BD" w:themeColor="accent1"/>
          <w:sz w:val="28"/>
          <w:szCs w:val="28"/>
        </w:rPr>
        <w:t>:</w:t>
      </w:r>
      <w:r w:rsidRPr="005B19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B19BE">
        <w:rPr>
          <w:rFonts w:ascii="Times New Roman" w:eastAsia="Times New Roman" w:hAnsi="Times New Roman" w:cs="Times New Roman"/>
          <w:sz w:val="28"/>
          <w:szCs w:val="28"/>
        </w:rPr>
        <w:t>полосы зеленой цветной бумаги, з</w:t>
      </w:r>
      <w:r>
        <w:rPr>
          <w:rFonts w:ascii="Times New Roman" w:eastAsia="Times New Roman" w:hAnsi="Times New Roman" w:cs="Times New Roman"/>
          <w:sz w:val="28"/>
          <w:szCs w:val="28"/>
        </w:rPr>
        <w:t>аготовка-подставка, елочная мишура.</w:t>
      </w:r>
    </w:p>
    <w:p w:rsidR="004C3B61" w:rsidRPr="00372465" w:rsidRDefault="004C3B61" w:rsidP="004C3B61">
      <w:pPr>
        <w:ind w:left="75"/>
        <w:jc w:val="both"/>
        <w:rPr>
          <w:ins w:id="0" w:author="Unknown"/>
          <w:rFonts w:ascii="Times New Roman" w:hAnsi="Times New Roman" w:cs="Times New Roman"/>
          <w:b/>
          <w:sz w:val="28"/>
          <w:szCs w:val="28"/>
        </w:rPr>
      </w:pPr>
      <w:r w:rsidRPr="00372465">
        <w:rPr>
          <w:rFonts w:ascii="Times New Roman" w:hAnsi="Times New Roman" w:cs="Times New Roman"/>
          <w:b/>
          <w:i/>
          <w:color w:val="4F81BD" w:themeColor="accent1"/>
          <w:sz w:val="28"/>
          <w:szCs w:val="28"/>
        </w:rPr>
        <w:t xml:space="preserve">                                                         </w:t>
      </w:r>
      <w:r w:rsidRPr="00372465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Ход урока.</w:t>
      </w:r>
    </w:p>
    <w:p w:rsidR="004C3B61" w:rsidRPr="00CF02A1" w:rsidRDefault="004C3B61" w:rsidP="004C3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1.Организационный момент. Проверка готовности к уроку</w:t>
      </w:r>
    </w:p>
    <w:p w:rsidR="004C3B61" w:rsidRPr="005B19BE" w:rsidRDefault="004C3B61" w:rsidP="004C3B61">
      <w:pPr>
        <w:spacing w:before="100" w:beforeAutospacing="1" w:after="100" w:afterAutospacing="1" w:line="240" w:lineRule="auto"/>
        <w:rPr>
          <w:ins w:id="1" w:author="Unknown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2.Погружение в тему урока.</w:t>
      </w:r>
    </w:p>
    <w:p w:rsidR="004C3B61" w:rsidRPr="004C3B61" w:rsidRDefault="004C3B61" w:rsidP="004C3B61">
      <w:pPr>
        <w:rPr>
          <w:rFonts w:ascii="Times New Roman" w:hAnsi="Times New Roman" w:cs="Times New Roman"/>
          <w:i/>
          <w:sz w:val="28"/>
          <w:szCs w:val="28"/>
        </w:rPr>
      </w:pPr>
      <w:ins w:id="2" w:author="Unknown">
        <w:r w:rsidRPr="004C3B61">
          <w:rPr>
            <w:rFonts w:ascii="Times New Roman" w:hAnsi="Times New Roman" w:cs="Times New Roman"/>
            <w:i/>
            <w:sz w:val="28"/>
            <w:szCs w:val="28"/>
          </w:rPr>
          <w:t>Приближается самый долгожданный праздник, праздник Нового года. Этот чудесный праздник ждут не только дети, но и взрослые. В Новый год все ждут чего-то чудесного, сказочного, волшебного и каждый его встречает по-своему. Новый год приходит в полночь с 31 декабря на 1 январ</w:t>
        </w:r>
      </w:ins>
      <w:r w:rsidRPr="004C3B61">
        <w:rPr>
          <w:rFonts w:ascii="Times New Roman" w:hAnsi="Times New Roman" w:cs="Times New Roman"/>
          <w:i/>
          <w:color w:val="31849B" w:themeColor="accent5" w:themeShade="BF"/>
          <w:sz w:val="28"/>
          <w:szCs w:val="28"/>
        </w:rPr>
        <w:t>я.</w:t>
      </w:r>
      <w:r w:rsidRPr="004C3B6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C3B61" w:rsidRPr="007D6918" w:rsidRDefault="004C3B61" w:rsidP="004C3B6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5B19BE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>Новый год- это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5B19BE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праздник, имеющий особенный запах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, а главной героиней является</w:t>
      </w:r>
      <w:r w:rsidRPr="005B19BE">
        <w:rPr>
          <w:rFonts w:ascii="Times New Roman" w:hAnsi="Times New Roman" w:cs="Times New Roman"/>
          <w:sz w:val="28"/>
          <w:szCs w:val="28"/>
        </w:rPr>
        <w:t xml:space="preserve"> елка.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B19BE">
        <w:rPr>
          <w:rFonts w:ascii="Times New Roman" w:eastAsia="Times New Roman" w:hAnsi="Times New Roman" w:cs="Times New Roman"/>
          <w:sz w:val="28"/>
          <w:szCs w:val="28"/>
        </w:rPr>
        <w:t>радиция украшать елку очень древняя, свыше 2000 лет. Раньше люди считали, что все деревья наделены добрыми силами, что в них живут добрые духи. Люди старались задобрить этих духов, развешивая на деревьях угощения и подарки. Вечнозеленая ель занимала среди всех деревьев особое место: она была священным центром, "мировым древом", символизирующим саму жизнь и новое возрождение из темноты и мрака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3B61" w:rsidRPr="007D6918" w:rsidRDefault="004C3B61" w:rsidP="004C3B61">
      <w:pPr>
        <w:spacing w:after="240" w:line="225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</w:rPr>
        <w:t>2.</w:t>
      </w:r>
      <w:r w:rsidRPr="00080346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</w:rPr>
        <w:t>Анализ конструкции</w:t>
      </w:r>
      <w:r w:rsidR="00246625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</w:rPr>
        <w:t xml:space="preserve"> (презентация)</w:t>
      </w:r>
    </w:p>
    <w:p w:rsidR="004C3B61" w:rsidRDefault="004C3B61" w:rsidP="004C3B61">
      <w:pPr>
        <w:spacing w:after="240" w:line="225" w:lineRule="atLeast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</w:rPr>
        <w:t>3.Гимнастика для глаз</w:t>
      </w:r>
    </w:p>
    <w:p w:rsidR="004C3B61" w:rsidRPr="009D2B93" w:rsidRDefault="004C3B61" w:rsidP="004C3B61">
      <w:pPr>
        <w:spacing w:after="240" w:line="225" w:lineRule="atLeast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</w:rPr>
        <w:t>4.Сборка изделия</w:t>
      </w:r>
      <w:r w:rsidR="00246625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</w:rPr>
        <w:t xml:space="preserve"> (презентация)</w:t>
      </w:r>
    </w:p>
    <w:p w:rsidR="004C3B61" w:rsidRDefault="004C3B61" w:rsidP="004C3B61">
      <w:pPr>
        <w:spacing w:after="240" w:line="225" w:lineRule="atLeast"/>
        <w:jc w:val="both"/>
        <w:rPr>
          <w:rFonts w:ascii="Times New Roman" w:eastAsia="Times New Roman" w:hAnsi="Times New Roman" w:cs="Times New Roman"/>
          <w:noProof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70C0"/>
          <w:sz w:val="28"/>
          <w:szCs w:val="28"/>
        </w:rPr>
        <w:lastRenderedPageBreak/>
        <w:t>5</w:t>
      </w:r>
      <w:r w:rsidRPr="009D2B93">
        <w:rPr>
          <w:rFonts w:ascii="Times New Roman" w:eastAsia="Times New Roman" w:hAnsi="Times New Roman" w:cs="Times New Roman"/>
          <w:noProof/>
          <w:color w:val="0070C0"/>
          <w:sz w:val="28"/>
          <w:szCs w:val="28"/>
        </w:rPr>
        <w:t>.Оформление работы</w:t>
      </w:r>
      <w:r w:rsidR="00246625">
        <w:rPr>
          <w:rFonts w:ascii="Times New Roman" w:eastAsia="Times New Roman" w:hAnsi="Times New Roman" w:cs="Times New Roman"/>
          <w:noProof/>
          <w:color w:val="0070C0"/>
          <w:sz w:val="28"/>
          <w:szCs w:val="28"/>
        </w:rPr>
        <w:t xml:space="preserve"> </w:t>
      </w:r>
      <w:r w:rsidR="00246625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</w:rPr>
        <w:t>(презентация)</w:t>
      </w:r>
    </w:p>
    <w:p w:rsidR="004C3B61" w:rsidRDefault="004C3B61" w:rsidP="002466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9BE">
        <w:rPr>
          <w:rFonts w:ascii="Times New Roman" w:eastAsia="Times New Roman" w:hAnsi="Times New Roman" w:cs="Times New Roman"/>
          <w:sz w:val="28"/>
          <w:szCs w:val="28"/>
        </w:rPr>
        <w:t>Существует легенда о том, почему мы украшаем елк</w:t>
      </w:r>
      <w:r>
        <w:rPr>
          <w:rFonts w:ascii="Times New Roman" w:eastAsia="Times New Roman" w:hAnsi="Times New Roman" w:cs="Times New Roman"/>
          <w:sz w:val="28"/>
          <w:szCs w:val="28"/>
        </w:rPr>
        <w:t>и блестящей серебряной мишурой.</w:t>
      </w:r>
      <w:r w:rsidR="002466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19BE">
        <w:rPr>
          <w:rFonts w:ascii="Times New Roman" w:eastAsia="Times New Roman" w:hAnsi="Times New Roman" w:cs="Times New Roman"/>
          <w:sz w:val="28"/>
          <w:szCs w:val="28"/>
        </w:rPr>
        <w:t>Давным-давно жила-была добрая бедная женщина, у которой было много детей. Вечером перед Рождеством она нарядила елку, но у нее было очень мало украшений. Ночью на елке побывали пауки, и</w:t>
      </w:r>
      <w:r w:rsidR="0024662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B19BE">
        <w:rPr>
          <w:rFonts w:ascii="Times New Roman" w:eastAsia="Times New Roman" w:hAnsi="Times New Roman" w:cs="Times New Roman"/>
          <w:sz w:val="28"/>
          <w:szCs w:val="28"/>
        </w:rPr>
        <w:t xml:space="preserve"> переползая с ветки на ветку, оставили на ее ветвях паутину. В награду за доброту женщины младенец Христос благословил дерево, и паутина превратилась в сверкающее серебро.</w:t>
      </w:r>
    </w:p>
    <w:p w:rsidR="004C3B61" w:rsidRDefault="004C3B61" w:rsidP="00246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70C0"/>
          <w:sz w:val="28"/>
          <w:szCs w:val="28"/>
        </w:rPr>
        <w:t>6</w:t>
      </w:r>
      <w:r w:rsidRPr="009D2B93">
        <w:rPr>
          <w:rFonts w:ascii="Times New Roman" w:eastAsia="Times New Roman" w:hAnsi="Times New Roman" w:cs="Times New Roman"/>
          <w:color w:val="0070C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Воспитательный момент. </w:t>
      </w:r>
      <w:r w:rsidRPr="009D2B93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ль – очень ценное растение. Знаете ли вы, где используется ель?</w:t>
      </w:r>
      <w:r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незапамятных в</w:t>
      </w:r>
      <w:r w:rsidRPr="009D2B93">
        <w:rPr>
          <w:rFonts w:ascii="Times New Roman" w:hAnsi="Times New Roman" w:cs="Times New Roman"/>
          <w:sz w:val="28"/>
          <w:szCs w:val="28"/>
        </w:rPr>
        <w:t>ремен использовал человек извлекаемую из еловой древесины смолу — серку. Еловая серка - ценное сырье, применяемое в различных отраслях промышленности. После специальной обработки из нее получают заменитель импортного шеллака, идущего на производство граммофонных пластинок. Абиетиновая смола (</w:t>
      </w:r>
      <w:proofErr w:type="spellStart"/>
      <w:proofErr w:type="gramStart"/>
      <w:r w:rsidRPr="009D2B93">
        <w:rPr>
          <w:rFonts w:ascii="Times New Roman" w:hAnsi="Times New Roman" w:cs="Times New Roman"/>
          <w:sz w:val="28"/>
          <w:szCs w:val="28"/>
        </w:rPr>
        <w:t>вин-сол</w:t>
      </w:r>
      <w:proofErr w:type="spellEnd"/>
      <w:proofErr w:type="gramEnd"/>
      <w:r w:rsidRPr="009D2B93">
        <w:rPr>
          <w:rFonts w:ascii="Times New Roman" w:hAnsi="Times New Roman" w:cs="Times New Roman"/>
          <w:sz w:val="28"/>
          <w:szCs w:val="28"/>
        </w:rPr>
        <w:t xml:space="preserve">) — канифоль, добываемая из еловой серки, идет на приготовление нитролаков. Отбеленная и очищенная с помощью активированного угля канифоль применяется даже для склеивания линз в точных оптических приборах. Клей из серки применяется также в бумажной промышленности для </w:t>
      </w:r>
      <w:proofErr w:type="spellStart"/>
      <w:r w:rsidRPr="009D2B93">
        <w:rPr>
          <w:rFonts w:ascii="Times New Roman" w:hAnsi="Times New Roman" w:cs="Times New Roman"/>
          <w:sz w:val="28"/>
          <w:szCs w:val="28"/>
        </w:rPr>
        <w:t>проклеивания</w:t>
      </w:r>
      <w:proofErr w:type="spellEnd"/>
      <w:r w:rsidRPr="009D2B93">
        <w:rPr>
          <w:rFonts w:ascii="Times New Roman" w:hAnsi="Times New Roman" w:cs="Times New Roman"/>
          <w:sz w:val="28"/>
          <w:szCs w:val="28"/>
        </w:rPr>
        <w:t xml:space="preserve"> </w:t>
      </w:r>
      <w:r w:rsidR="00246625">
        <w:rPr>
          <w:rFonts w:ascii="Times New Roman" w:hAnsi="Times New Roman" w:cs="Times New Roman"/>
          <w:sz w:val="28"/>
          <w:szCs w:val="28"/>
        </w:rPr>
        <w:t xml:space="preserve">различных сортов бумаги. </w:t>
      </w:r>
      <w:r w:rsidRPr="009D2B93">
        <w:rPr>
          <w:rFonts w:ascii="Times New Roman" w:hAnsi="Times New Roman" w:cs="Times New Roman"/>
          <w:sz w:val="28"/>
          <w:szCs w:val="28"/>
        </w:rPr>
        <w:t>Еловая древесина также широко применяется в целлюлозно-бумажной промышленности, являясь ее основным сырьем. На переработку поступают очищенные от коры кряжи, а из коры извлекают дубильные вещества (танины) и смолу. У хороших хозяев не пропадет и хвоя, идущая на выработку хво</w:t>
      </w:r>
      <w:r w:rsidR="00246625">
        <w:rPr>
          <w:rFonts w:ascii="Times New Roman" w:hAnsi="Times New Roman" w:cs="Times New Roman"/>
          <w:sz w:val="28"/>
          <w:szCs w:val="28"/>
        </w:rPr>
        <w:t xml:space="preserve">йно-витаминной муки. </w:t>
      </w:r>
      <w:r w:rsidRPr="009D2B93">
        <w:rPr>
          <w:rFonts w:ascii="Times New Roman" w:hAnsi="Times New Roman" w:cs="Times New Roman"/>
          <w:sz w:val="28"/>
          <w:szCs w:val="28"/>
        </w:rPr>
        <w:t xml:space="preserve">Но если целлюлозу и бумагу можно вырабатывать из древесины других деревьев, то при изготовлении музыкальных инструментов ель заменить нечем. Незаменима она при производстве пианино, скрипок, гитар, балалаек и многих других инструментов. Замечательные "музыкальные способности" еловой древесины человек подметил еще в глубокой древности. Старинный русский инструмент гусли мастера непременно выдалбливали из еловой колоды. «В лесу вырос, на стене </w:t>
      </w:r>
      <w:proofErr w:type="spellStart"/>
      <w:r w:rsidRPr="009D2B93">
        <w:rPr>
          <w:rFonts w:ascii="Times New Roman" w:hAnsi="Times New Roman" w:cs="Times New Roman"/>
          <w:sz w:val="28"/>
          <w:szCs w:val="28"/>
        </w:rPr>
        <w:t>вывис</w:t>
      </w:r>
      <w:proofErr w:type="spellEnd"/>
      <w:r w:rsidRPr="009D2B93">
        <w:rPr>
          <w:rFonts w:ascii="Times New Roman" w:hAnsi="Times New Roman" w:cs="Times New Roman"/>
          <w:sz w:val="28"/>
          <w:szCs w:val="28"/>
        </w:rPr>
        <w:t>, на руках плачет, кто слушает - скачет». В загадке речь идет о старинном русском инструменте гудке — разновидности скрипки, который тоже выдалбливали из ели. Все это стало известно после раскопок археологами древнего Новгорода.</w:t>
      </w:r>
    </w:p>
    <w:p w:rsidR="004C3B61" w:rsidRDefault="004C3B61" w:rsidP="004C3B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ежегодно в предновогодние дни вырубается огромное количество елочек. Что бы вы предложили взамен? Давайте все вместе попробуем срифмовать правила для сохранения численности елок в природе.</w:t>
      </w:r>
    </w:p>
    <w:p w:rsidR="00507812" w:rsidRPr="00246625" w:rsidRDefault="004C3B61" w:rsidP="00246625">
      <w:pPr>
        <w:spacing w:after="240" w:line="225" w:lineRule="atLeast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8</w:t>
      </w:r>
      <w:r w:rsidRPr="00626EB6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.</w:t>
      </w:r>
      <w:r w:rsidR="00246625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Р</w:t>
      </w:r>
      <w:r w:rsidRPr="00626EB6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ефлексия.</w:t>
      </w:r>
      <w:r w:rsidR="00246625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</w:t>
      </w:r>
      <w:r w:rsidRPr="00626EB6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Подведение итогов</w:t>
      </w:r>
      <w:r w:rsidR="00246625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.</w:t>
      </w:r>
    </w:p>
    <w:sectPr w:rsidR="00507812" w:rsidRPr="00246625" w:rsidSect="00507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C3B61"/>
    <w:rsid w:val="00246625"/>
    <w:rsid w:val="004C3B61"/>
    <w:rsid w:val="0050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2014-01-16T05:24:00Z</dcterms:created>
  <dcterms:modified xsi:type="dcterms:W3CDTF">2014-01-16T05:39:00Z</dcterms:modified>
</cp:coreProperties>
</file>